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2EDB2" w14:textId="42CD6864" w:rsidR="00FF505E" w:rsidRPr="004B25F7" w:rsidRDefault="00545CD8" w:rsidP="00A53E51">
      <w:pPr>
        <w:bidi/>
        <w:rPr>
          <w:rFonts w:ascii="SimplifiedArabic,Bold" w:eastAsia="Calibri" w:cs="PT Bold Heading"/>
          <w:color w:val="0D0D0D" w:themeColor="text1" w:themeTint="F2"/>
          <w:sz w:val="32"/>
          <w:szCs w:val="32"/>
        </w:rPr>
      </w:pPr>
      <w:r w:rsidRPr="004B25F7">
        <w:rPr>
          <w:rFonts w:hint="cs"/>
          <w:color w:val="0D0D0D" w:themeColor="text1" w:themeTint="F2"/>
          <w:rtl/>
        </w:rPr>
        <w:t xml:space="preserve">    </w:t>
      </w:r>
      <w:r w:rsidR="00FF505E" w:rsidRPr="004B25F7">
        <w:rPr>
          <w:rFonts w:ascii="SimplifiedArabic,Bold" w:eastAsia="Calibri" w:cs="PT Bold Heading" w:hint="cs"/>
          <w:color w:val="0D0D0D" w:themeColor="text1" w:themeTint="F2"/>
          <w:sz w:val="28"/>
          <w:szCs w:val="28"/>
          <w:rtl/>
        </w:rPr>
        <w:t>استمارة الترشيح لجائزة</w:t>
      </w:r>
      <w:r w:rsidR="00FF505E" w:rsidRPr="004B25F7">
        <w:rPr>
          <w:rFonts w:ascii="SimplifiedArabic,Bold" w:eastAsia="Calibri" w:cs="PT Bold Heading"/>
          <w:color w:val="0D0D0D" w:themeColor="text1" w:themeTint="F2"/>
          <w:sz w:val="28"/>
          <w:szCs w:val="28"/>
        </w:rPr>
        <w:t xml:space="preserve"> </w:t>
      </w:r>
      <w:r w:rsidR="0061698A" w:rsidRPr="004B25F7">
        <w:rPr>
          <w:rFonts w:ascii="SimplifiedArabic,Bold" w:eastAsia="Calibri" w:cs="PT Bold Heading" w:hint="cs"/>
          <w:color w:val="0D0D0D" w:themeColor="text1" w:themeTint="F2"/>
          <w:sz w:val="28"/>
          <w:szCs w:val="28"/>
          <w:rtl/>
        </w:rPr>
        <w:t xml:space="preserve">أكاديمية </w:t>
      </w:r>
      <w:r w:rsidR="00FF505E" w:rsidRPr="004B25F7">
        <w:rPr>
          <w:rFonts w:ascii="SimplifiedArabic,Bold" w:eastAsia="Calibri" w:cs="PT Bold Heading" w:hint="cs"/>
          <w:color w:val="0D0D0D" w:themeColor="text1" w:themeTint="F2"/>
          <w:sz w:val="28"/>
          <w:szCs w:val="28"/>
          <w:rtl/>
        </w:rPr>
        <w:t>نسيج للرواد في المكتبات والمعلومات</w:t>
      </w:r>
    </w:p>
    <w:p w14:paraId="59693BD9" w14:textId="77777777" w:rsidR="00545CD8" w:rsidRPr="004B25F7" w:rsidRDefault="00545CD8" w:rsidP="00710B5C">
      <w:pPr>
        <w:autoSpaceDE w:val="0"/>
        <w:autoSpaceDN w:val="0"/>
        <w:bidi/>
        <w:adjustRightInd w:val="0"/>
        <w:spacing w:after="0" w:line="240" w:lineRule="auto"/>
        <w:rPr>
          <w:rFonts w:ascii="SimplifiedArabic" w:eastAsia="Calibri" w:cs="SimplifiedArabic"/>
          <w:color w:val="0D0D0D" w:themeColor="text1" w:themeTint="F2"/>
          <w:sz w:val="28"/>
          <w:szCs w:val="28"/>
          <w:rtl/>
        </w:rPr>
      </w:pPr>
    </w:p>
    <w:p w14:paraId="1F3F80D1" w14:textId="20A447F5" w:rsidR="00FF505E" w:rsidRPr="004B25F7" w:rsidRDefault="00710B5C" w:rsidP="00545CD8">
      <w:pPr>
        <w:autoSpaceDE w:val="0"/>
        <w:autoSpaceDN w:val="0"/>
        <w:bidi/>
        <w:adjustRightInd w:val="0"/>
        <w:spacing w:after="0" w:line="360" w:lineRule="auto"/>
        <w:rPr>
          <w:rFonts w:asciiTheme="minorHAnsi" w:eastAsia="Calibri" w:hAnsiTheme="minorHAns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اسم المرشح</w:t>
      </w:r>
      <w:r w:rsidR="003803EF"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 </w:t>
      </w:r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(</w:t>
      </w:r>
      <w:proofErr w:type="gramStart"/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ة)  للجائزة</w:t>
      </w:r>
      <w:proofErr w:type="gramEnd"/>
      <w:r w:rsidR="00997EED"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: </w:t>
      </w:r>
      <w:r w:rsidR="00FF505E"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..........</w:t>
      </w:r>
      <w:r w:rsidR="00FF505E"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</w:t>
      </w:r>
      <w:r w:rsidR="00997EED"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 xml:space="preserve"> ..</w:t>
      </w:r>
      <w:r w:rsidR="00FF505E"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......................................................</w:t>
      </w:r>
    </w:p>
    <w:p w14:paraId="5C464E79" w14:textId="76709B2B" w:rsidR="00093E2D" w:rsidRPr="004B25F7" w:rsidRDefault="00093E2D" w:rsidP="00093E2D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فرع الجائزة المرشح </w:t>
      </w:r>
      <w:proofErr w:type="gramStart"/>
      <w:r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لها</w:t>
      </w:r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: </w:t>
      </w:r>
      <w:r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 </w:t>
      </w:r>
      <w:r w:rsidR="003C40F1">
        <w:rPr>
          <w:rFonts w:ascii="SimplifiedArabic" w:eastAsia="Calibri" w:cs="SimplifiedArabic"/>
          <w:color w:val="0D0D0D" w:themeColor="text1" w:themeTint="F2"/>
          <w:sz w:val="28"/>
          <w:szCs w:val="28"/>
          <w:rtl/>
        </w:rPr>
        <w:tab/>
      </w:r>
      <w:proofErr w:type="gramEnd"/>
      <w:r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(   )  التميز العلمي</w:t>
      </w:r>
      <w:r>
        <w:rPr>
          <w:rFonts w:ascii="SimplifiedArabic" w:eastAsia="Calibri" w:cs="SimplifiedArabic"/>
          <w:color w:val="0D0D0D" w:themeColor="text1" w:themeTint="F2"/>
          <w:sz w:val="28"/>
          <w:szCs w:val="28"/>
          <w:rtl/>
        </w:rPr>
        <w:tab/>
      </w:r>
      <w:r>
        <w:rPr>
          <w:rFonts w:ascii="SimplifiedArabic" w:eastAsia="Calibri" w:cs="SimplifiedArabic"/>
          <w:color w:val="0D0D0D" w:themeColor="text1" w:themeTint="F2"/>
          <w:sz w:val="28"/>
          <w:szCs w:val="28"/>
          <w:rtl/>
        </w:rPr>
        <w:tab/>
      </w:r>
      <w:r>
        <w:rPr>
          <w:rFonts w:ascii="SimplifiedArabic" w:eastAsia="Calibri" w:cs="SimplifiedArabic"/>
          <w:color w:val="0D0D0D" w:themeColor="text1" w:themeTint="F2"/>
          <w:sz w:val="28"/>
          <w:szCs w:val="28"/>
          <w:rtl/>
        </w:rPr>
        <w:tab/>
      </w:r>
      <w:r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(   )  التميز المهني</w:t>
      </w:r>
    </w:p>
    <w:p w14:paraId="623D91D7" w14:textId="684282CE" w:rsidR="00FF505E" w:rsidRPr="004B25F7" w:rsidRDefault="00997EED" w:rsidP="00093E2D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الوظيفة: </w:t>
      </w:r>
      <w:r w:rsidR="00FF505E"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..............................................</w:t>
      </w:r>
      <w:r w:rsidR="00545CD8"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  </w:t>
      </w:r>
      <w:r w:rsidR="00FF505E"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</w:t>
      </w:r>
      <w:r w:rsidR="00FF505E" w:rsidRPr="004B25F7">
        <w:rPr>
          <w:rFonts w:eastAsia="Calibri" w:cs="SimplifiedArabic" w:hint="cs"/>
          <w:color w:val="0D0D0D" w:themeColor="text1" w:themeTint="F2"/>
          <w:sz w:val="28"/>
          <w:szCs w:val="28"/>
          <w:rtl/>
        </w:rPr>
        <w:t>..............</w:t>
      </w:r>
      <w:r w:rsidR="00FF505E"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</w:t>
      </w:r>
    </w:p>
    <w:p w14:paraId="6F10C81F" w14:textId="77777777" w:rsidR="00FF505E" w:rsidRPr="004B25F7" w:rsidRDefault="00FF505E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المؤسسة</w:t>
      </w:r>
      <w:r w:rsidR="00997EED"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 .....</w:t>
      </w: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</w:t>
      </w:r>
      <w:r w:rsidR="00997EED"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 xml:space="preserve">....................... .: </w:t>
      </w:r>
      <w:r w:rsidRPr="004B25F7">
        <w:rPr>
          <w:rFonts w:eastAsia="Calibri" w:cs="SimplifiedArabic" w:hint="cs"/>
          <w:color w:val="0D0D0D" w:themeColor="text1" w:themeTint="F2"/>
          <w:sz w:val="28"/>
          <w:szCs w:val="28"/>
          <w:rtl/>
        </w:rPr>
        <w:t>..............</w:t>
      </w: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</w:t>
      </w:r>
    </w:p>
    <w:p w14:paraId="71DA3BB4" w14:textId="01F07B99" w:rsidR="00FF505E" w:rsidRPr="004B25F7" w:rsidRDefault="00FF505E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المستوى</w:t>
      </w: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 xml:space="preserve"> </w:t>
      </w:r>
      <w:r w:rsidR="00997EED"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العلمي</w:t>
      </w:r>
      <w:r w:rsidR="00545CD8"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: </w:t>
      </w:r>
      <w:r w:rsidR="00997EED"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</w:t>
      </w: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</w:t>
      </w:r>
      <w:r w:rsidRPr="004B25F7">
        <w:rPr>
          <w:rFonts w:eastAsia="Calibri" w:cs="SimplifiedArabic" w:hint="cs"/>
          <w:color w:val="0D0D0D" w:themeColor="text1" w:themeTint="F2"/>
          <w:sz w:val="28"/>
          <w:szCs w:val="28"/>
          <w:rtl/>
        </w:rPr>
        <w:t>...............</w:t>
      </w: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</w:t>
      </w:r>
    </w:p>
    <w:p w14:paraId="5C315EB3" w14:textId="18A288D0" w:rsidR="00FF505E" w:rsidRPr="004B25F7" w:rsidRDefault="00FF505E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bookmarkStart w:id="0" w:name="_GoBack"/>
      <w:bookmarkEnd w:id="0"/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أسباب</w:t>
      </w: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 xml:space="preserve"> </w:t>
      </w:r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الترشيح</w:t>
      </w:r>
      <w:r w:rsidR="00545CD8"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: </w:t>
      </w:r>
      <w:r w:rsidR="00997EED"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</w:t>
      </w: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..............................................</w:t>
      </w:r>
      <w:r w:rsidRPr="004B25F7">
        <w:rPr>
          <w:rFonts w:eastAsia="Calibri" w:cs="SimplifiedArabic" w:hint="cs"/>
          <w:color w:val="0D0D0D" w:themeColor="text1" w:themeTint="F2"/>
          <w:sz w:val="28"/>
          <w:szCs w:val="28"/>
          <w:rtl/>
        </w:rPr>
        <w:t>............</w:t>
      </w: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</w:t>
      </w:r>
    </w:p>
    <w:p w14:paraId="6D0AF209" w14:textId="77777777" w:rsidR="00FF505E" w:rsidRPr="004B25F7" w:rsidRDefault="00FF505E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............................................................................................................</w:t>
      </w:r>
    </w:p>
    <w:p w14:paraId="57F42A85" w14:textId="77777777" w:rsidR="00FF505E" w:rsidRPr="004B25F7" w:rsidRDefault="00FF505E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............................................................................................................</w:t>
      </w:r>
    </w:p>
    <w:p w14:paraId="4D1015D8" w14:textId="77777777" w:rsidR="00FF505E" w:rsidRPr="004B25F7" w:rsidRDefault="00FF505E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............................................................................................................</w:t>
      </w:r>
    </w:p>
    <w:p w14:paraId="7D22DE06" w14:textId="77777777" w:rsidR="00FF505E" w:rsidRPr="004B25F7" w:rsidRDefault="00FF505E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............................................................................................................</w:t>
      </w:r>
    </w:p>
    <w:p w14:paraId="3DAC9539" w14:textId="77777777" w:rsidR="00FF505E" w:rsidRPr="004B25F7" w:rsidRDefault="00FF505E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............................................................................................................</w:t>
      </w:r>
    </w:p>
    <w:p w14:paraId="20E58E17" w14:textId="77777777" w:rsidR="00FF505E" w:rsidRPr="004B25F7" w:rsidRDefault="00FF505E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............................................................................................................</w:t>
      </w:r>
    </w:p>
    <w:p w14:paraId="2188CECA" w14:textId="77777777" w:rsidR="00FF505E" w:rsidRPr="004B25F7" w:rsidRDefault="00FF505E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............................................................................................................</w:t>
      </w:r>
    </w:p>
    <w:p w14:paraId="1871EB56" w14:textId="77777777" w:rsidR="00FF505E" w:rsidRPr="004B25F7" w:rsidRDefault="00FF505E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............................................................................................................</w:t>
      </w:r>
    </w:p>
    <w:p w14:paraId="655DEE73" w14:textId="77777777" w:rsidR="00FF505E" w:rsidRPr="004B25F7" w:rsidRDefault="00FF505E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>............................................................................................................</w:t>
      </w:r>
    </w:p>
    <w:p w14:paraId="5F91920F" w14:textId="1D2D85BE" w:rsidR="00FF505E" w:rsidRPr="004B25F7" w:rsidRDefault="003C40F1" w:rsidP="00545CD8">
      <w:pPr>
        <w:autoSpaceDE w:val="0"/>
        <w:autoSpaceDN w:val="0"/>
        <w:bidi/>
        <w:adjustRightInd w:val="0"/>
        <w:spacing w:after="0" w:line="360" w:lineRule="auto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(يمكن</w:t>
      </w:r>
      <w:r w:rsidR="000A285D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 ارفاق ملف بالسيرة الذاتية </w:t>
      </w:r>
      <w:proofErr w:type="gramStart"/>
      <w:r w:rsidR="000A285D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والمبررات )</w:t>
      </w:r>
      <w:proofErr w:type="gramEnd"/>
    </w:p>
    <w:p w14:paraId="6E9D32F2" w14:textId="77777777" w:rsidR="00710B5C" w:rsidRPr="001B5785" w:rsidRDefault="00710B5C" w:rsidP="00545CD8">
      <w:pPr>
        <w:autoSpaceDE w:val="0"/>
        <w:autoSpaceDN w:val="0"/>
        <w:bidi/>
        <w:adjustRightInd w:val="0"/>
        <w:spacing w:after="0"/>
        <w:rPr>
          <w:rFonts w:asciiTheme="minorHAnsi" w:eastAsia="Calibri" w:hAnsiTheme="minorHAnsi" w:cs="SimplifiedArabic"/>
          <w:color w:val="0D0D0D" w:themeColor="text1" w:themeTint="F2"/>
          <w:sz w:val="28"/>
          <w:szCs w:val="28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4"/>
        <w:gridCol w:w="6383"/>
      </w:tblGrid>
      <w:tr w:rsidR="00D940D1" w14:paraId="29F099F1" w14:textId="77777777" w:rsidTr="003C40F1">
        <w:tc>
          <w:tcPr>
            <w:tcW w:w="2644" w:type="dxa"/>
          </w:tcPr>
          <w:p w14:paraId="5E9A2F52" w14:textId="5136823A" w:rsidR="00D940D1" w:rsidRPr="004B25F7" w:rsidRDefault="00D940D1" w:rsidP="00D940D1">
            <w:pPr>
              <w:autoSpaceDE w:val="0"/>
              <w:autoSpaceDN w:val="0"/>
              <w:bidi/>
              <w:adjustRightInd w:val="0"/>
              <w:rPr>
                <w:rFonts w:ascii="SimplifiedArabic" w:eastAsia="Calibri" w:cs="SimplifiedArabic"/>
                <w:color w:val="0D0D0D" w:themeColor="text1" w:themeTint="F2"/>
                <w:sz w:val="28"/>
                <w:szCs w:val="28"/>
              </w:rPr>
            </w:pPr>
            <w:r w:rsidRPr="004B25F7">
              <w:rPr>
                <w:rFonts w:ascii="SimplifiedArabic" w:eastAsia="Calibri" w:cs="SimplifiedArabic" w:hint="cs"/>
                <w:color w:val="0D0D0D" w:themeColor="text1" w:themeTint="F2"/>
                <w:sz w:val="28"/>
                <w:szCs w:val="28"/>
                <w:rtl/>
              </w:rPr>
              <w:t>ا</w:t>
            </w:r>
            <w:r w:rsidRPr="004B25F7">
              <w:rPr>
                <w:rFonts w:asciiTheme="minorHAnsi" w:eastAsia="Calibri" w:hAnsiTheme="minorHAnsi" w:cs="SimplifiedArabic" w:hint="cs"/>
                <w:color w:val="0D0D0D" w:themeColor="text1" w:themeTint="F2"/>
                <w:sz w:val="28"/>
                <w:szCs w:val="28"/>
                <w:rtl/>
              </w:rPr>
              <w:t>لجهة صاحبة الترشيح:</w:t>
            </w:r>
            <w:r>
              <w:rPr>
                <w:rFonts w:asciiTheme="minorHAnsi" w:eastAsia="Calibri" w:hAnsiTheme="minorHAnsi" w:cs="SimplifiedArabic" w:hint="cs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</w:p>
          <w:p w14:paraId="7FD08BEB" w14:textId="77777777" w:rsidR="00D940D1" w:rsidRDefault="00D940D1" w:rsidP="00D940D1">
            <w:pPr>
              <w:autoSpaceDE w:val="0"/>
              <w:autoSpaceDN w:val="0"/>
              <w:bidi/>
              <w:adjustRightInd w:val="0"/>
              <w:rPr>
                <w:rFonts w:ascii="SimplifiedArabic" w:eastAsia="Calibri" w:cs="SimplifiedArabic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6383" w:type="dxa"/>
          </w:tcPr>
          <w:p w14:paraId="7E94B4FF" w14:textId="334778CC" w:rsidR="00D940D1" w:rsidRDefault="00D940D1" w:rsidP="00545CD8">
            <w:pPr>
              <w:autoSpaceDE w:val="0"/>
              <w:autoSpaceDN w:val="0"/>
              <w:bidi/>
              <w:adjustRightInd w:val="0"/>
              <w:rPr>
                <w:rFonts w:ascii="SimplifiedArabic" w:eastAsia="Calibri" w:cs="SimplifiedArabic"/>
                <w:color w:val="0D0D0D" w:themeColor="text1" w:themeTint="F2"/>
                <w:sz w:val="28"/>
                <w:szCs w:val="28"/>
                <w:rtl/>
              </w:rPr>
            </w:pPr>
            <w:r w:rsidRPr="004B25F7">
              <w:rPr>
                <w:rFonts w:ascii="SimplifiedArabic" w:eastAsia="Calibri" w:cs="SimplifiedArabic"/>
                <w:color w:val="0D0D0D" w:themeColor="text1" w:themeTint="F2"/>
                <w:sz w:val="28"/>
                <w:szCs w:val="28"/>
              </w:rPr>
              <w:t>.................................................................</w:t>
            </w:r>
          </w:p>
        </w:tc>
      </w:tr>
      <w:tr w:rsidR="00D940D1" w14:paraId="1ABFE142" w14:textId="77777777" w:rsidTr="003C40F1">
        <w:tc>
          <w:tcPr>
            <w:tcW w:w="2644" w:type="dxa"/>
          </w:tcPr>
          <w:p w14:paraId="16A101D4" w14:textId="77777777" w:rsidR="00D940D1" w:rsidRPr="004B25F7" w:rsidRDefault="00D940D1" w:rsidP="00D940D1">
            <w:pPr>
              <w:autoSpaceDE w:val="0"/>
              <w:autoSpaceDN w:val="0"/>
              <w:bidi/>
              <w:adjustRightInd w:val="0"/>
              <w:rPr>
                <w:rFonts w:ascii="SimplifiedArabic" w:eastAsia="Calibri" w:cs="SimplifiedArabic"/>
                <w:color w:val="0D0D0D" w:themeColor="text1" w:themeTint="F2"/>
                <w:sz w:val="28"/>
                <w:szCs w:val="28"/>
                <w:rtl/>
              </w:rPr>
            </w:pPr>
          </w:p>
          <w:p w14:paraId="30FFADE3" w14:textId="77777777" w:rsidR="00D940D1" w:rsidRDefault="00D940D1" w:rsidP="00D940D1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SimplifiedArabic" w:eastAsia="Calibri" w:cs="SimplifiedArabic"/>
                <w:color w:val="0D0D0D" w:themeColor="text1" w:themeTint="F2"/>
                <w:sz w:val="28"/>
                <w:szCs w:val="28"/>
                <w:rtl/>
              </w:rPr>
            </w:pPr>
            <w:r w:rsidRPr="004B25F7">
              <w:rPr>
                <w:rFonts w:ascii="SimplifiedArabic" w:eastAsia="Calibri" w:cs="SimplifiedArabic" w:hint="cs"/>
                <w:color w:val="0D0D0D" w:themeColor="text1" w:themeTint="F2"/>
                <w:sz w:val="28"/>
                <w:szCs w:val="28"/>
                <w:rtl/>
              </w:rPr>
              <w:t>التاريخ</w:t>
            </w:r>
            <w:r>
              <w:rPr>
                <w:rFonts w:ascii="SimplifiedArabic" w:eastAsia="Calibri" w:cs="SimplifiedArabic" w:hint="cs"/>
                <w:color w:val="0D0D0D" w:themeColor="text1" w:themeTint="F2"/>
                <w:sz w:val="28"/>
                <w:szCs w:val="28"/>
                <w:rtl/>
              </w:rPr>
              <w:t>:</w:t>
            </w:r>
            <w:r w:rsidRPr="004B25F7">
              <w:rPr>
                <w:rFonts w:ascii="SimplifiedArabic" w:eastAsia="Calibri" w:cs="SimplifiedArabic"/>
                <w:color w:val="0D0D0D" w:themeColor="text1" w:themeTint="F2"/>
                <w:sz w:val="28"/>
                <w:szCs w:val="28"/>
              </w:rPr>
              <w:t xml:space="preserve"> </w:t>
            </w:r>
          </w:p>
          <w:p w14:paraId="0E4E7D68" w14:textId="3CE19026" w:rsidR="00D940D1" w:rsidRDefault="00D940D1" w:rsidP="003C40F1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SimplifiedArabic" w:eastAsia="Calibri" w:cs="SimplifiedArabic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6383" w:type="dxa"/>
          </w:tcPr>
          <w:p w14:paraId="742DC3DD" w14:textId="660E258D" w:rsidR="00D940D1" w:rsidRDefault="00D940D1" w:rsidP="00D940D1">
            <w:pPr>
              <w:autoSpaceDE w:val="0"/>
              <w:autoSpaceDN w:val="0"/>
              <w:bidi/>
              <w:adjustRightInd w:val="0"/>
              <w:rPr>
                <w:rFonts w:ascii="SimplifiedArabic" w:eastAsia="Calibri" w:cs="SimplifiedArabic"/>
                <w:color w:val="0D0D0D" w:themeColor="text1" w:themeTint="F2"/>
                <w:sz w:val="28"/>
                <w:szCs w:val="28"/>
                <w:rtl/>
              </w:rPr>
            </w:pPr>
            <w:r w:rsidRPr="004B25F7">
              <w:rPr>
                <w:rFonts w:ascii="SimplifiedArabic" w:eastAsia="Calibri" w:cs="SimplifiedArabic"/>
                <w:color w:val="0D0D0D" w:themeColor="text1" w:themeTint="F2"/>
                <w:sz w:val="28"/>
                <w:szCs w:val="28"/>
              </w:rPr>
              <w:t>.................................................................</w:t>
            </w:r>
          </w:p>
        </w:tc>
      </w:tr>
      <w:tr w:rsidR="00D940D1" w14:paraId="7987822F" w14:textId="77777777" w:rsidTr="003C40F1">
        <w:tc>
          <w:tcPr>
            <w:tcW w:w="2644" w:type="dxa"/>
          </w:tcPr>
          <w:p w14:paraId="4E317113" w14:textId="3E0A380F" w:rsidR="00D940D1" w:rsidRDefault="00D940D1" w:rsidP="00D940D1">
            <w:pPr>
              <w:autoSpaceDE w:val="0"/>
              <w:autoSpaceDN w:val="0"/>
              <w:bidi/>
              <w:adjustRightInd w:val="0"/>
              <w:rPr>
                <w:rFonts w:ascii="SimplifiedArabic" w:eastAsia="Calibri" w:cs="SimplifiedArabic"/>
                <w:color w:val="0D0D0D" w:themeColor="text1" w:themeTint="F2"/>
                <w:sz w:val="28"/>
                <w:szCs w:val="28"/>
                <w:rtl/>
              </w:rPr>
            </w:pPr>
            <w:r w:rsidRPr="004B25F7">
              <w:rPr>
                <w:rFonts w:ascii="SimplifiedArabic" w:eastAsia="Calibri" w:cs="SimplifiedArabic" w:hint="cs"/>
                <w:color w:val="0D0D0D" w:themeColor="text1" w:themeTint="F2"/>
                <w:sz w:val="28"/>
                <w:szCs w:val="28"/>
                <w:rtl/>
              </w:rPr>
              <w:t>الإمضاء:</w:t>
            </w:r>
            <w:r w:rsidRPr="004B25F7">
              <w:rPr>
                <w:rFonts w:ascii="SimplifiedArabic" w:eastAsia="Calibri" w:cs="SimplifiedArabic" w:hint="cs"/>
                <w:color w:val="0D0D0D" w:themeColor="text1" w:themeTint="F2"/>
                <w:sz w:val="28"/>
                <w:szCs w:val="28"/>
                <w:rtl/>
              </w:rPr>
              <w:tab/>
            </w:r>
          </w:p>
        </w:tc>
        <w:tc>
          <w:tcPr>
            <w:tcW w:w="6383" w:type="dxa"/>
          </w:tcPr>
          <w:p w14:paraId="59CBC669" w14:textId="47A6F71C" w:rsidR="00D940D1" w:rsidRDefault="00D940D1" w:rsidP="00C967A2">
            <w:pPr>
              <w:autoSpaceDE w:val="0"/>
              <w:autoSpaceDN w:val="0"/>
              <w:bidi/>
              <w:adjustRightInd w:val="0"/>
              <w:rPr>
                <w:rFonts w:ascii="SimplifiedArabic" w:eastAsia="Calibri" w:cs="SimplifiedArabic"/>
                <w:color w:val="0D0D0D" w:themeColor="text1" w:themeTint="F2"/>
                <w:sz w:val="28"/>
                <w:szCs w:val="28"/>
                <w:rtl/>
              </w:rPr>
            </w:pPr>
            <w:r w:rsidRPr="004B25F7">
              <w:rPr>
                <w:rFonts w:ascii="SimplifiedArabic" w:eastAsia="Calibri" w:cs="SimplifiedArabic" w:hint="cs"/>
                <w:color w:val="0D0D0D" w:themeColor="text1" w:themeTint="F2"/>
                <w:sz w:val="28"/>
                <w:szCs w:val="28"/>
                <w:rtl/>
              </w:rPr>
              <w:t>الختم</w:t>
            </w:r>
            <w:r>
              <w:rPr>
                <w:rFonts w:ascii="SimplifiedArabic" w:eastAsia="Calibri" w:cs="SimplifiedArabic" w:hint="cs"/>
                <w:color w:val="0D0D0D" w:themeColor="text1" w:themeTint="F2"/>
                <w:sz w:val="28"/>
                <w:szCs w:val="28"/>
                <w:rtl/>
              </w:rPr>
              <w:t>:</w:t>
            </w:r>
          </w:p>
        </w:tc>
      </w:tr>
    </w:tbl>
    <w:p w14:paraId="11409C7A" w14:textId="77777777" w:rsidR="00545CD8" w:rsidRPr="004B25F7" w:rsidRDefault="00545CD8" w:rsidP="00545CD8">
      <w:pPr>
        <w:autoSpaceDE w:val="0"/>
        <w:autoSpaceDN w:val="0"/>
        <w:bidi/>
        <w:adjustRightInd w:val="0"/>
        <w:spacing w:after="0"/>
        <w:rPr>
          <w:rFonts w:ascii="SimplifiedArabic" w:eastAsia="Calibri" w:cs="SimplifiedArabic"/>
          <w:color w:val="0D0D0D" w:themeColor="text1" w:themeTint="F2"/>
          <w:sz w:val="28"/>
          <w:szCs w:val="28"/>
          <w:rtl/>
        </w:rPr>
      </w:pPr>
    </w:p>
    <w:p w14:paraId="7EF613DB" w14:textId="7A0BBF81" w:rsidR="00FF505E" w:rsidRPr="004B25F7" w:rsidRDefault="00FF505E" w:rsidP="00D940D1">
      <w:pPr>
        <w:autoSpaceDE w:val="0"/>
        <w:autoSpaceDN w:val="0"/>
        <w:bidi/>
        <w:adjustRightInd w:val="0"/>
        <w:spacing w:after="0" w:line="240" w:lineRule="auto"/>
        <w:ind w:left="-329" w:right="-426"/>
        <w:rPr>
          <w:rFonts w:ascii="SimplifiedArabic" w:eastAsia="Calibri" w:cs="SimplifiedArabic"/>
          <w:color w:val="0D0D0D" w:themeColor="text1" w:themeTint="F2"/>
          <w:sz w:val="28"/>
          <w:szCs w:val="28"/>
        </w:rPr>
      </w:pPr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ترسل</w:t>
      </w: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 xml:space="preserve"> </w:t>
      </w:r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الاستمارة</w:t>
      </w: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 xml:space="preserve"> </w:t>
      </w:r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قبل</w:t>
      </w:r>
      <w:r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 xml:space="preserve"> </w:t>
      </w:r>
      <w:r w:rsidR="003C40F1"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تار</w:t>
      </w:r>
      <w:r w:rsidR="003C40F1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يخ</w:t>
      </w:r>
      <w:r w:rsidR="003C40F1" w:rsidRPr="004B25F7">
        <w:rPr>
          <w:rFonts w:ascii="SimplifiedArabic" w:eastAsia="Calibri" w:cs="SimplifiedArabic"/>
          <w:color w:val="0D0D0D" w:themeColor="text1" w:themeTint="F2"/>
          <w:sz w:val="28"/>
          <w:szCs w:val="28"/>
        </w:rPr>
        <w:t xml:space="preserve"> </w:t>
      </w:r>
      <w:r w:rsidR="003C40F1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5</w:t>
      </w:r>
      <w:r w:rsidR="00E5190C"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 </w:t>
      </w:r>
      <w:r w:rsidR="00093E2D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ديسمب</w:t>
      </w:r>
      <w:r w:rsidR="00E5190C"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ر</w:t>
      </w:r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 20</w:t>
      </w:r>
      <w:r w:rsidR="00093E2D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>21</w:t>
      </w:r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 إلى</w:t>
      </w:r>
      <w:r w:rsidR="000A285D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 أ</w:t>
      </w:r>
      <w:r w:rsidRPr="004B25F7">
        <w:rPr>
          <w:rFonts w:ascii="SimplifiedArabic,Bold" w:eastAsia="Calibri" w:cs="SimplifiedArabic,Bold" w:hint="cs"/>
          <w:b/>
          <w:bCs/>
          <w:color w:val="0D0D0D" w:themeColor="text1" w:themeTint="F2"/>
          <w:sz w:val="28"/>
          <w:szCs w:val="28"/>
          <w:rtl/>
        </w:rPr>
        <w:t>مانة</w:t>
      </w:r>
      <w:r w:rsidRPr="004B25F7">
        <w:rPr>
          <w:rFonts w:ascii="SimplifiedArabic,Bold" w:eastAsia="Calibri" w:cs="SimplifiedArabic,Bold"/>
          <w:b/>
          <w:bCs/>
          <w:color w:val="0D0D0D" w:themeColor="text1" w:themeTint="F2"/>
          <w:sz w:val="28"/>
          <w:szCs w:val="28"/>
        </w:rPr>
        <w:t xml:space="preserve"> </w:t>
      </w:r>
      <w:r w:rsidRPr="004B25F7">
        <w:rPr>
          <w:rFonts w:ascii="SimplifiedArabic,Bold" w:eastAsia="Calibri" w:cs="SimplifiedArabic,Bold" w:hint="cs"/>
          <w:b/>
          <w:bCs/>
          <w:color w:val="0D0D0D" w:themeColor="text1" w:themeTint="F2"/>
          <w:sz w:val="28"/>
          <w:szCs w:val="28"/>
          <w:rtl/>
        </w:rPr>
        <w:t>جائزة</w:t>
      </w:r>
      <w:r w:rsidR="0061698A" w:rsidRPr="004B25F7">
        <w:rPr>
          <w:rFonts w:asciiTheme="minorHAnsi" w:eastAsia="Calibri" w:hAnsiTheme="minorHAnsi" w:cs="SimplifiedArabic,Bold" w:hint="cs"/>
          <w:b/>
          <w:bCs/>
          <w:color w:val="0D0D0D" w:themeColor="text1" w:themeTint="F2"/>
          <w:sz w:val="28"/>
          <w:szCs w:val="28"/>
          <w:rtl/>
        </w:rPr>
        <w:t xml:space="preserve"> أكاديمية </w:t>
      </w:r>
      <w:r w:rsidRPr="004B25F7">
        <w:rPr>
          <w:rFonts w:ascii="SimplifiedArabic,Bold" w:eastAsia="Calibri" w:cs="SimplifiedArabic,Bold" w:hint="cs"/>
          <w:b/>
          <w:bCs/>
          <w:color w:val="0D0D0D" w:themeColor="text1" w:themeTint="F2"/>
          <w:sz w:val="28"/>
          <w:szCs w:val="28"/>
          <w:rtl/>
        </w:rPr>
        <w:t>نسيج للرواد</w:t>
      </w:r>
      <w:r w:rsidRPr="004B25F7">
        <w:rPr>
          <w:rFonts w:ascii="SimplifiedArabic,Bold" w:eastAsia="Calibri" w:cs="SimplifiedArabic,Bold"/>
          <w:b/>
          <w:bCs/>
          <w:color w:val="0D0D0D" w:themeColor="text1" w:themeTint="F2"/>
          <w:sz w:val="28"/>
          <w:szCs w:val="28"/>
        </w:rPr>
        <w:t xml:space="preserve"> </w:t>
      </w:r>
      <w:r w:rsidR="00997EED" w:rsidRPr="004B25F7">
        <w:rPr>
          <w:rFonts w:ascii="SimplifiedArabic" w:eastAsia="Calibri" w:cs="SimplifiedArabic" w:hint="cs"/>
          <w:b/>
          <w:bCs/>
          <w:color w:val="0D0D0D" w:themeColor="text1" w:themeTint="F2"/>
          <w:sz w:val="28"/>
          <w:szCs w:val="28"/>
          <w:rtl/>
        </w:rPr>
        <w:t>في المكتبات والمعلومات</w:t>
      </w:r>
      <w:ins w:id="1" w:author="Mohammed Husamaddin" w:date="2021-11-03T17:28:00Z">
        <w:r w:rsidR="00D940D1">
          <w:rPr>
            <w:rFonts w:ascii="SimplifiedArabic" w:eastAsia="Calibri" w:cs="SimplifiedArabic" w:hint="cs"/>
            <w:b/>
            <w:bCs/>
            <w:color w:val="0D0D0D" w:themeColor="text1" w:themeTint="F2"/>
            <w:sz w:val="28"/>
            <w:szCs w:val="28"/>
            <w:rtl/>
          </w:rPr>
          <w:t xml:space="preserve"> </w:t>
        </w:r>
      </w:ins>
      <w:r w:rsidRPr="004B25F7">
        <w:rPr>
          <w:rFonts w:ascii="SimplifiedArabic" w:eastAsia="Calibri" w:cs="SimplifiedArabic" w:hint="cs"/>
          <w:color w:val="0D0D0D" w:themeColor="text1" w:themeTint="F2"/>
          <w:sz w:val="28"/>
          <w:szCs w:val="28"/>
          <w:rtl/>
        </w:rPr>
        <w:t xml:space="preserve">بريد الكتروني: </w:t>
      </w:r>
      <w:proofErr w:type="gramStart"/>
      <w:r w:rsidR="00717636" w:rsidRPr="00717636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alsereihy@arab-afli.org</w:t>
      </w:r>
      <w:r w:rsidR="003C40F1">
        <w:rPr>
          <w:rFonts w:ascii="Times New Roman" w:eastAsia="Calibri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 w:rsidR="00997EED" w:rsidRPr="004B25F7">
        <w:rPr>
          <w:rFonts w:ascii="Times New Roman" w:eastAsia="Calibri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 w:rsidR="000640E6" w:rsidRPr="004B25F7">
        <w:rPr>
          <w:rFonts w:ascii="Times New Roman" w:eastAsia="Calibri" w:hAnsi="Times New Roman" w:cs="Times New Roman" w:hint="cs"/>
          <w:color w:val="0D0D0D" w:themeColor="text1" w:themeTint="F2"/>
          <w:sz w:val="24"/>
          <w:szCs w:val="24"/>
          <w:rtl/>
        </w:rPr>
        <w:t>/</w:t>
      </w:r>
      <w:proofErr w:type="gramEnd"/>
      <w:r w:rsidR="00D940D1">
        <w:rPr>
          <w:rFonts w:ascii="Times New Roman" w:eastAsia="Calibri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 w:rsidR="00D940D1" w:rsidRPr="00D940D1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Award@naseejacademy.org</w:t>
      </w:r>
    </w:p>
    <w:sectPr w:rsidR="00FF505E" w:rsidRPr="004B25F7" w:rsidSect="007761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20" w:footer="720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32AF4" w14:textId="77777777" w:rsidR="005349DD" w:rsidRDefault="005349DD" w:rsidP="00E6305D">
      <w:pPr>
        <w:spacing w:after="0" w:line="240" w:lineRule="auto"/>
      </w:pPr>
      <w:r>
        <w:separator/>
      </w:r>
    </w:p>
  </w:endnote>
  <w:endnote w:type="continuationSeparator" w:id="0">
    <w:p w14:paraId="6C738B8F" w14:textId="77777777" w:rsidR="005349DD" w:rsidRDefault="005349DD" w:rsidP="00E63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Arabic,Bold">
    <w:altName w:val="Arial"/>
    <w:panose1 w:val="020B0604020202020204"/>
    <w:charset w:val="B2"/>
    <w:family w:val="auto"/>
    <w:pitch w:val="default"/>
    <w:sig w:usb0="E0002AFF" w:usb1="C0007843" w:usb2="00000009" w:usb3="00000000" w:csb0="000001FF" w:csb1="00000000"/>
  </w:font>
  <w:font w:name="PT Bold Heading">
    <w:altName w:val="Arial"/>
    <w:panose1 w:val="020B0604020202020204"/>
    <w:charset w:val="B2"/>
    <w:family w:val="auto"/>
    <w:pitch w:val="variable"/>
    <w:sig w:usb0="E0002AFF" w:usb1="C0007843" w:usb2="00000009" w:usb3="00000000" w:csb0="000001FF" w:csb1="00000000"/>
  </w:font>
  <w:font w:name="SimplifiedArabic">
    <w:altName w:val="Arial"/>
    <w:panose1 w:val="020B0604020202020204"/>
    <w:charset w:val="B2"/>
    <w:family w:val="auto"/>
    <w:pitch w:val="default"/>
    <w:sig w:usb0="E0002AFF" w:usb1="C0007843" w:usb2="00000009" w:usb3="00000000" w:csb0="000001FF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AF633" w14:textId="77777777" w:rsidR="009373B3" w:rsidRDefault="009373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5173E" w14:textId="77777777" w:rsidR="009373B3" w:rsidRDefault="009373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FC25B" w14:textId="77777777" w:rsidR="009373B3" w:rsidRDefault="009373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81636" w14:textId="77777777" w:rsidR="005349DD" w:rsidRDefault="005349DD" w:rsidP="00E6305D">
      <w:pPr>
        <w:spacing w:after="0" w:line="240" w:lineRule="auto"/>
      </w:pPr>
      <w:r>
        <w:separator/>
      </w:r>
    </w:p>
  </w:footnote>
  <w:footnote w:type="continuationSeparator" w:id="0">
    <w:p w14:paraId="3E611C76" w14:textId="77777777" w:rsidR="005349DD" w:rsidRDefault="005349DD" w:rsidP="00E63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C20F4" w14:textId="77777777" w:rsidR="009373B3" w:rsidRDefault="009373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1AF58" w14:textId="2E0E1AB7" w:rsidR="00E6305D" w:rsidRDefault="003803EF" w:rsidP="00223AF2">
    <w:pPr>
      <w:bidi/>
      <w:jc w:val="center"/>
      <w:rPr>
        <w:b/>
        <w:bCs/>
        <w:color w:val="800000"/>
        <w:sz w:val="24"/>
        <w:szCs w:val="24"/>
        <w:rtl/>
      </w:rPr>
    </w:pPr>
    <w:r>
      <w:rPr>
        <w:rFonts w:cs="Simplified Arabic"/>
        <w:noProof/>
        <w:sz w:val="26"/>
        <w:szCs w:val="26"/>
      </w:rPr>
      <w:drawing>
        <wp:anchor distT="0" distB="0" distL="114300" distR="114300" simplePos="0" relativeHeight="251657728" behindDoc="0" locked="0" layoutInCell="1" allowOverlap="1" wp14:anchorId="13C81057" wp14:editId="6580B37D">
          <wp:simplePos x="0" y="0"/>
          <wp:positionH relativeFrom="column">
            <wp:posOffset>-238125</wp:posOffset>
          </wp:positionH>
          <wp:positionV relativeFrom="paragraph">
            <wp:posOffset>-28575</wp:posOffset>
          </wp:positionV>
          <wp:extent cx="914400" cy="914400"/>
          <wp:effectExtent l="0" t="0" r="0" b="0"/>
          <wp:wrapSquare wrapText="bothSides"/>
          <wp:docPr id="1" name="صورة 1" descr="stampمعتم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stampمعتمد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ins w:id="2" w:author="Saeed Ali Saeed" w:date="2019-07-24T08:11:00Z">
      <w:r>
        <w:rPr>
          <w:b/>
          <w:bCs/>
          <w:noProof/>
          <w:color w:val="800000"/>
          <w:sz w:val="24"/>
          <w:szCs w:val="24"/>
          <w:rtl/>
          <w:lang w:val="ar-SA"/>
        </w:rPr>
        <w:drawing>
          <wp:anchor distT="0" distB="0" distL="114300" distR="114300" simplePos="0" relativeHeight="251656704" behindDoc="0" locked="0" layoutInCell="1" allowOverlap="1" wp14:anchorId="7A2F0F23" wp14:editId="68037D55">
            <wp:simplePos x="0" y="0"/>
            <wp:positionH relativeFrom="column">
              <wp:posOffset>3965657</wp:posOffset>
            </wp:positionH>
            <wp:positionV relativeFrom="paragraph">
              <wp:posOffset>206878</wp:posOffset>
            </wp:positionV>
            <wp:extent cx="2137410" cy="65024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aseej Academy.png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223AF2">
      <w:rPr>
        <w:b/>
        <w:bCs/>
        <w:color w:val="800000"/>
        <w:sz w:val="24"/>
        <w:szCs w:val="24"/>
      </w:rPr>
      <w:t xml:space="preserve">    </w:t>
    </w:r>
  </w:p>
  <w:p w14:paraId="542ADDD8" w14:textId="7A4903D6" w:rsidR="00EF6C80" w:rsidRDefault="00EF6C80" w:rsidP="00EF6C80">
    <w:pPr>
      <w:bidi/>
      <w:jc w:val="center"/>
      <w:rPr>
        <w:b/>
        <w:bCs/>
        <w:color w:val="800000"/>
        <w:sz w:val="24"/>
        <w:szCs w:val="24"/>
        <w:rtl/>
      </w:rPr>
    </w:pPr>
  </w:p>
  <w:p w14:paraId="0847C045" w14:textId="6E23B16C" w:rsidR="00EF6C80" w:rsidRDefault="005349DD" w:rsidP="00EF6C80">
    <w:pPr>
      <w:bidi/>
      <w:jc w:val="center"/>
      <w:rPr>
        <w:b/>
        <w:bCs/>
        <w:color w:val="800000"/>
        <w:sz w:val="24"/>
        <w:szCs w:val="24"/>
        <w:rtl/>
      </w:rPr>
    </w:pPr>
    <w:r>
      <w:rPr>
        <w:b/>
        <w:bCs/>
        <w:noProof/>
        <w:color w:val="800000"/>
        <w:sz w:val="24"/>
        <w:szCs w:val="24"/>
        <w:rtl/>
      </w:rPr>
      <w:pict w14:anchorId="061B60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967033" o:spid="_x0000_s2049" type="#_x0000_t75" alt="" style="position:absolute;left:0;text-align:left;margin-left:0;margin-top:0;width:266.05pt;height:266.05pt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3" o:title="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53640" w14:textId="77777777" w:rsidR="009373B3" w:rsidRDefault="009373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32693"/>
    <w:multiLevelType w:val="hybridMultilevel"/>
    <w:tmpl w:val="04E87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83389"/>
    <w:multiLevelType w:val="hybridMultilevel"/>
    <w:tmpl w:val="A6AECF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D3615"/>
    <w:multiLevelType w:val="hybridMultilevel"/>
    <w:tmpl w:val="066A5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A455B"/>
    <w:multiLevelType w:val="hybridMultilevel"/>
    <w:tmpl w:val="93E67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77333"/>
    <w:multiLevelType w:val="hybridMultilevel"/>
    <w:tmpl w:val="5EEAC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D16D6C"/>
    <w:multiLevelType w:val="hybridMultilevel"/>
    <w:tmpl w:val="271CA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45DE6"/>
    <w:multiLevelType w:val="hybridMultilevel"/>
    <w:tmpl w:val="5B368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E7EF434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C3B50"/>
    <w:multiLevelType w:val="hybridMultilevel"/>
    <w:tmpl w:val="654C6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76D79"/>
    <w:multiLevelType w:val="hybridMultilevel"/>
    <w:tmpl w:val="8F3C9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1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ohammed Husamaddin">
    <w15:presenceInfo w15:providerId="AD" w15:userId="S::husam@aas.com.sa::9296a758-7b2d-4784-a3f6-a5e41f5d6c7e"/>
  </w15:person>
  <w15:person w15:author="Saeed Ali Saeed">
    <w15:presenceInfo w15:providerId="AD" w15:userId="S::ssaeed@cairo.aas.com.sa::3cdd5839-4ce8-46c8-8d1c-996fc02b5fd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05D"/>
    <w:rsid w:val="00022FD2"/>
    <w:rsid w:val="00044182"/>
    <w:rsid w:val="000640E6"/>
    <w:rsid w:val="00064B80"/>
    <w:rsid w:val="00093E2D"/>
    <w:rsid w:val="000A285D"/>
    <w:rsid w:val="00117893"/>
    <w:rsid w:val="00167DE3"/>
    <w:rsid w:val="00185C8E"/>
    <w:rsid w:val="001B32AC"/>
    <w:rsid w:val="001B5785"/>
    <w:rsid w:val="00210F9D"/>
    <w:rsid w:val="00223AF2"/>
    <w:rsid w:val="00246FCE"/>
    <w:rsid w:val="00266E55"/>
    <w:rsid w:val="002A664F"/>
    <w:rsid w:val="00315592"/>
    <w:rsid w:val="00345AC5"/>
    <w:rsid w:val="003803EF"/>
    <w:rsid w:val="003C14EF"/>
    <w:rsid w:val="003C40F1"/>
    <w:rsid w:val="004038F2"/>
    <w:rsid w:val="00406747"/>
    <w:rsid w:val="0040798D"/>
    <w:rsid w:val="0044283C"/>
    <w:rsid w:val="00461889"/>
    <w:rsid w:val="00474553"/>
    <w:rsid w:val="0047729A"/>
    <w:rsid w:val="004B25F7"/>
    <w:rsid w:val="004E22B0"/>
    <w:rsid w:val="004E3CC5"/>
    <w:rsid w:val="004F5B0E"/>
    <w:rsid w:val="00517773"/>
    <w:rsid w:val="005349DD"/>
    <w:rsid w:val="00545CD8"/>
    <w:rsid w:val="00554C54"/>
    <w:rsid w:val="0061698A"/>
    <w:rsid w:val="006C6EC3"/>
    <w:rsid w:val="006D6F86"/>
    <w:rsid w:val="00710B5C"/>
    <w:rsid w:val="00717636"/>
    <w:rsid w:val="007D6C4F"/>
    <w:rsid w:val="007F0D2D"/>
    <w:rsid w:val="00803567"/>
    <w:rsid w:val="00843ECA"/>
    <w:rsid w:val="008C42A2"/>
    <w:rsid w:val="008D53A6"/>
    <w:rsid w:val="00931C87"/>
    <w:rsid w:val="009373B3"/>
    <w:rsid w:val="00945464"/>
    <w:rsid w:val="00945930"/>
    <w:rsid w:val="00997EED"/>
    <w:rsid w:val="009F4E0A"/>
    <w:rsid w:val="00A53E51"/>
    <w:rsid w:val="00A657C0"/>
    <w:rsid w:val="00A93727"/>
    <w:rsid w:val="00AA05CB"/>
    <w:rsid w:val="00AB1343"/>
    <w:rsid w:val="00AF5E2D"/>
    <w:rsid w:val="00B07589"/>
    <w:rsid w:val="00B47845"/>
    <w:rsid w:val="00C50D5C"/>
    <w:rsid w:val="00C800EF"/>
    <w:rsid w:val="00C967A2"/>
    <w:rsid w:val="00CB6B4F"/>
    <w:rsid w:val="00CC5D04"/>
    <w:rsid w:val="00D106D3"/>
    <w:rsid w:val="00D30D3C"/>
    <w:rsid w:val="00D540BF"/>
    <w:rsid w:val="00D8523A"/>
    <w:rsid w:val="00D940D1"/>
    <w:rsid w:val="00DD1794"/>
    <w:rsid w:val="00E1517A"/>
    <w:rsid w:val="00E5190C"/>
    <w:rsid w:val="00E6305D"/>
    <w:rsid w:val="00E94225"/>
    <w:rsid w:val="00EA64B2"/>
    <w:rsid w:val="00EC4F46"/>
    <w:rsid w:val="00ED0849"/>
    <w:rsid w:val="00ED43D2"/>
    <w:rsid w:val="00EE5934"/>
    <w:rsid w:val="00EF6C80"/>
    <w:rsid w:val="00F04D06"/>
    <w:rsid w:val="00F06413"/>
    <w:rsid w:val="00F75579"/>
    <w:rsid w:val="00F763F4"/>
    <w:rsid w:val="00FB4606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2C9561"/>
  <w15:docId w15:val="{2CBFEAE3-3F02-4E5D-99F8-01E20525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305D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3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0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30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05D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630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05D"/>
    <w:rPr>
      <w:rFonts w:ascii="Calibri" w:eastAsia="Times New Roman" w:hAnsi="Calibri" w:cs="Arial"/>
    </w:rPr>
  </w:style>
  <w:style w:type="paragraph" w:styleId="ListParagraph">
    <w:name w:val="List Paragraph"/>
    <w:basedOn w:val="Normal"/>
    <w:uiPriority w:val="34"/>
    <w:qFormat/>
    <w:rsid w:val="00C800EF"/>
    <w:pPr>
      <w:ind w:left="720"/>
      <w:contextualSpacing/>
    </w:pPr>
  </w:style>
  <w:style w:type="character" w:styleId="Hyperlink">
    <w:name w:val="Hyperlink"/>
    <w:basedOn w:val="DefaultParagraphFont"/>
    <w:rsid w:val="00FF505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F4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4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4E0A"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E0A"/>
    <w:rPr>
      <w:rFonts w:ascii="Calibri" w:eastAsia="Times New Roman" w:hAnsi="Calibri" w:cs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4593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94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53E51"/>
    <w:pPr>
      <w:spacing w:after="0" w:line="240" w:lineRule="auto"/>
    </w:pPr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0712B-9078-0E49-A88B-F32D15DCA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</dc:creator>
  <cp:lastModifiedBy>Mohamed Nassar Mahdy</cp:lastModifiedBy>
  <cp:revision>5</cp:revision>
  <cp:lastPrinted>2021-11-04T12:44:00Z</cp:lastPrinted>
  <dcterms:created xsi:type="dcterms:W3CDTF">2021-11-04T12:43:00Z</dcterms:created>
  <dcterms:modified xsi:type="dcterms:W3CDTF">2021-11-06T21:00:00Z</dcterms:modified>
</cp:coreProperties>
</file>